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CE" w:rsidRPr="007004CE" w:rsidRDefault="007004CE" w:rsidP="00DF1BA1">
      <w:pPr>
        <w:pStyle w:val="Titolo1"/>
        <w:jc w:val="center"/>
        <w:rPr>
          <w:color w:val="0079C2"/>
          <w:sz w:val="36"/>
          <w:szCs w:val="36"/>
          <w:lang w:val="it-IT"/>
        </w:rPr>
      </w:pPr>
      <w:bookmarkStart w:id="0" w:name="_GoBack"/>
      <w:bookmarkEnd w:id="0"/>
      <w:r w:rsidRPr="007004CE">
        <w:rPr>
          <w:color w:val="0079C2"/>
          <w:sz w:val="36"/>
          <w:szCs w:val="36"/>
          <w:lang w:val="it-IT"/>
        </w:rPr>
        <w:t xml:space="preserve">Topcon </w:t>
      </w:r>
      <w:r w:rsidR="00DF1BA1">
        <w:rPr>
          <w:color w:val="0079C2"/>
          <w:sz w:val="36"/>
          <w:szCs w:val="36"/>
          <w:lang w:val="it-IT"/>
        </w:rPr>
        <w:t>annuncia un accordo di distribuzione globale con la VMT GmbH</w:t>
      </w:r>
      <w:r w:rsidRPr="007004CE">
        <w:rPr>
          <w:color w:val="0079C2"/>
          <w:sz w:val="36"/>
          <w:szCs w:val="36"/>
          <w:lang w:val="it-IT"/>
        </w:rPr>
        <w:t xml:space="preserve"> </w:t>
      </w:r>
    </w:p>
    <w:p w:rsidR="007004CE" w:rsidRDefault="007004CE" w:rsidP="0079310B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DF1BA1" w:rsidRPr="00DF1BA1" w:rsidRDefault="00DF1BA1" w:rsidP="00BE0DDF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LIVERMORE, </w:t>
      </w:r>
      <w:proofErr w:type="spellStart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Calif</w:t>
      </w:r>
      <w:proofErr w:type="spellEnd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., USA / CAPELLE A/D IJSSEL, Paesi Bassi</w:t>
      </w:r>
      <w:r w:rsidR="00BE0DDF">
        <w:rPr>
          <w:rFonts w:ascii="Arial" w:hAnsi="Arial"/>
          <w:iCs/>
          <w:color w:val="000000"/>
          <w:sz w:val="20"/>
          <w:szCs w:val="20"/>
          <w:lang w:val="it-IT"/>
        </w:rPr>
        <w:t xml:space="preserve">, </w:t>
      </w:r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>1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2 aprile 2016 - Topcon Positioning Group annuncia il lancio di Topcon Delta, la sua nuova soluzione di monitoraggio delle deformazioni per costruzioni, gallerie e miniere. Topcon Delta è un sistema di componenti software e hardware che offre misurazioni di monitoraggio accurate e affidabili e report associati per fornire protezione a</w:t>
      </w:r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 xml:space="preserve">gli </w:t>
      </w:r>
      <w:proofErr w:type="spellStart"/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>asset</w:t>
      </w:r>
      <w:proofErr w:type="spellEnd"/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durante i lavori.</w:t>
      </w:r>
    </w:p>
    <w:p w:rsidR="00DF1BA1" w:rsidRPr="00DF1BA1" w:rsidRDefault="00DF1BA1" w:rsidP="00DF1BA1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DF1BA1" w:rsidRPr="00DF1BA1" w:rsidRDefault="00DF1BA1" w:rsidP="00BE0DDF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Topcon Delta è il risultato di una partnership tra Topcon e l</w:t>
      </w:r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 xml:space="preserve">'azienda specializzata in 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monitoraggio delle deformazioni e gallerie</w:t>
      </w:r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>,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 VMT GmbH. La partnership è volta a riunire i rispettivi prodotti </w:t>
      </w:r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 xml:space="preserve">e tecnologie 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di ciascuna azienda e a fornire ai clienti una soluzione completa di monitoraggio, che </w:t>
      </w:r>
      <w:r w:rsidR="00BE0DDF">
        <w:rPr>
          <w:rFonts w:ascii="Arial" w:hAnsi="Arial"/>
          <w:iCs/>
          <w:color w:val="000000"/>
          <w:sz w:val="20"/>
          <w:szCs w:val="20"/>
          <w:lang w:val="it-IT"/>
        </w:rPr>
        <w:t xml:space="preserve">verrà 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distribuita </w:t>
      </w:r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 xml:space="preserve">a livello globale 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da Topcon.</w:t>
      </w:r>
    </w:p>
    <w:p w:rsidR="00DF1BA1" w:rsidRPr="00DF1BA1" w:rsidRDefault="00DF1BA1" w:rsidP="00DF1BA1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</w:p>
    <w:p w:rsidR="00DF1BA1" w:rsidRPr="00DF1BA1" w:rsidRDefault="00DF1BA1" w:rsidP="007E6F63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“Siamo davvero entusiasti di questa partnership con VMT così come dell’introduzione del nuovissimo portafoglio di prodotti modulari Topcon Delta,” ha dichiarato </w:t>
      </w:r>
      <w:proofErr w:type="spellStart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Ian</w:t>
      </w:r>
      <w:proofErr w:type="spellEnd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 Stilgoe, vice presidente della gestione del portafoglio prodotti d</w:t>
      </w:r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 xml:space="preserve">i 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Topcon Positioning</w:t>
      </w:r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 xml:space="preserve"> Group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. “Integrando il portafoglio software e hardware di monitoraggio di VMT con i nostri sensori di misurazione </w:t>
      </w:r>
      <w:r w:rsidR="007E6F63">
        <w:rPr>
          <w:rFonts w:ascii="Arial" w:hAnsi="Arial"/>
          <w:iCs/>
          <w:color w:val="000000"/>
          <w:sz w:val="20"/>
          <w:szCs w:val="20"/>
          <w:lang w:val="it-IT"/>
        </w:rPr>
        <w:t>di elevata precisione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, come la stazione totale di monitoraggio MS AX II e i ricevitori GNSS, siamo certi che offriremo la migliore soluzione per tutte le applicazioni di monitoraggio delle deformazioni.”</w:t>
      </w:r>
    </w:p>
    <w:p w:rsidR="00DF1BA1" w:rsidRPr="00DF1BA1" w:rsidRDefault="00DF1BA1" w:rsidP="00DF1BA1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</w:p>
    <w:p w:rsidR="00DF1BA1" w:rsidRPr="00DF1BA1" w:rsidRDefault="00DF1BA1" w:rsidP="00120E39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Con sede centrale a </w:t>
      </w:r>
      <w:proofErr w:type="spellStart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Bruchsal</w:t>
      </w:r>
      <w:proofErr w:type="spellEnd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, Germania, e filiali a Shanghai, Mosca, Melbourne e Seattle, </w:t>
      </w:r>
      <w:smartTag w:uri="urn:schemas-microsoft-com:office:smarttags" w:element="PersonName">
        <w:smartTagPr>
          <w:attr w:name="ProductID" w:val="la VMT GmbH"/>
        </w:smartTagPr>
        <w:r w:rsidRPr="00DF1BA1">
          <w:rPr>
            <w:rFonts w:ascii="Arial" w:hAnsi="Arial"/>
            <w:iCs/>
            <w:color w:val="000000"/>
            <w:sz w:val="20"/>
            <w:szCs w:val="20"/>
            <w:lang w:val="it-IT"/>
          </w:rPr>
          <w:t>la VMT GmbH</w:t>
        </w:r>
      </w:smartTag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 è leader globale nel settore delle misurazioni ad alta precisione, specializzata </w:t>
      </w:r>
      <w:r w:rsidR="00120E39">
        <w:rPr>
          <w:rFonts w:ascii="Arial" w:hAnsi="Arial"/>
          <w:iCs/>
          <w:color w:val="000000"/>
          <w:sz w:val="20"/>
          <w:szCs w:val="20"/>
          <w:lang w:val="it-IT"/>
        </w:rPr>
        <w:t>in sistemi di guida e comun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icazione per gallerie, monitoraggio delle deformazioni e misurazioni industriali. VMT GmbH, costituita nel 1994, fornisce prodotti, soluzioni e competenza per migliaia di progetti in tutto il mondo. VMT GmbH fa parte del Gruppo </w:t>
      </w:r>
      <w:proofErr w:type="spellStart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Herrenknecht</w:t>
      </w:r>
      <w:proofErr w:type="spellEnd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, il leader di mercato mondiale nella tecnologia </w:t>
      </w:r>
      <w:r w:rsidR="00120E39">
        <w:rPr>
          <w:rFonts w:ascii="Arial" w:hAnsi="Arial"/>
          <w:iCs/>
          <w:color w:val="000000"/>
          <w:sz w:val="20"/>
          <w:szCs w:val="20"/>
          <w:lang w:val="it-IT"/>
        </w:rPr>
        <w:t xml:space="preserve">dello scavo 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meccanizzat</w:t>
      </w:r>
      <w:r w:rsidR="00120E39">
        <w:rPr>
          <w:rFonts w:ascii="Arial" w:hAnsi="Arial"/>
          <w:iCs/>
          <w:color w:val="000000"/>
          <w:sz w:val="20"/>
          <w:szCs w:val="20"/>
          <w:lang w:val="it-IT"/>
        </w:rPr>
        <w:t xml:space="preserve">o per </w:t>
      </w: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la realizzazione di gallerie.</w:t>
      </w:r>
    </w:p>
    <w:p w:rsidR="00DF1BA1" w:rsidRPr="00DF1BA1" w:rsidRDefault="00DF1BA1" w:rsidP="00DF1BA1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F6602" w:rsidRPr="0079310B" w:rsidRDefault="00DF1BA1" w:rsidP="00BE0DDF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 xml:space="preserve">“Siamo lieti di affiancare Topcon per portare le nostre soluzioni leader di mercato a una più ampia base di clienti, tramite la rete di distribuzione di Topcon,” ha dichiarato Alexander </w:t>
      </w:r>
      <w:proofErr w:type="spellStart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Seilert</w:t>
      </w:r>
      <w:proofErr w:type="spellEnd"/>
      <w:r w:rsidRPr="00DF1BA1">
        <w:rPr>
          <w:rFonts w:ascii="Arial" w:hAnsi="Arial"/>
          <w:iCs/>
          <w:color w:val="000000"/>
          <w:sz w:val="20"/>
          <w:szCs w:val="20"/>
          <w:lang w:val="it-IT"/>
        </w:rPr>
        <w:t>, direttore generale di VMT GmbH.</w:t>
      </w:r>
      <w:ins w:id="1" w:author="Autore">
        <w:r w:rsidRPr="00DF1BA1">
          <w:rPr>
            <w:rFonts w:ascii="Arial" w:hAnsi="Arial"/>
            <w:iCs/>
            <w:color w:val="000000"/>
            <w:sz w:val="20"/>
            <w:szCs w:val="20"/>
            <w:lang w:val="it-IT"/>
          </w:rPr>
          <w:t xml:space="preserve"> </w:t>
        </w:r>
      </w:ins>
    </w:p>
    <w:p w:rsidR="007543F2" w:rsidRPr="005046A6" w:rsidRDefault="007543F2" w:rsidP="00F86AB9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B6522C">
        <w:rPr>
          <w:rFonts w:ascii="Arial" w:hAnsi="Arial" w:cs="Arial"/>
          <w:sz w:val="16"/>
          <w:szCs w:val="18"/>
          <w:lang w:val="it-IT"/>
        </w:rPr>
        <w:t># # #</w:t>
      </w: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120E39" w:rsidRPr="00E91424" w:rsidRDefault="00120E39" w:rsidP="00120E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8"/>
          <w:lang w:val="en-GB"/>
        </w:rPr>
      </w:pPr>
      <w:proofErr w:type="spellStart"/>
      <w:r>
        <w:rPr>
          <w:rFonts w:ascii="Arial" w:hAnsi="Arial"/>
          <w:b/>
          <w:color w:val="808080" w:themeColor="background1" w:themeShade="80"/>
          <w:sz w:val="14"/>
          <w:szCs w:val="18"/>
          <w:lang w:val="en-GB"/>
        </w:rPr>
        <w:t>Informazioni</w:t>
      </w:r>
      <w:proofErr w:type="spellEnd"/>
      <w:r>
        <w:rPr>
          <w:rFonts w:ascii="Arial" w:hAnsi="Arial"/>
          <w:b/>
          <w:color w:val="808080" w:themeColor="background1" w:themeShade="80"/>
          <w:sz w:val="14"/>
          <w:szCs w:val="18"/>
          <w:lang w:val="en-GB"/>
        </w:rPr>
        <w:t xml:space="preserve"> </w:t>
      </w:r>
      <w:proofErr w:type="spellStart"/>
      <w:r>
        <w:rPr>
          <w:rFonts w:ascii="Arial" w:hAnsi="Arial"/>
          <w:b/>
          <w:color w:val="808080" w:themeColor="background1" w:themeShade="80"/>
          <w:sz w:val="14"/>
          <w:szCs w:val="18"/>
          <w:lang w:val="en-GB"/>
        </w:rPr>
        <w:t>su</w:t>
      </w:r>
      <w:proofErr w:type="spellEnd"/>
      <w:r>
        <w:rPr>
          <w:rFonts w:ascii="Arial" w:hAnsi="Arial"/>
          <w:b/>
          <w:color w:val="808080" w:themeColor="background1" w:themeShade="80"/>
          <w:sz w:val="14"/>
          <w:szCs w:val="18"/>
          <w:lang w:val="en-GB"/>
        </w:rPr>
        <w:t xml:space="preserve"> </w:t>
      </w:r>
      <w:r w:rsidRPr="00E91424">
        <w:rPr>
          <w:rFonts w:ascii="Arial" w:hAnsi="Arial"/>
          <w:b/>
          <w:color w:val="808080" w:themeColor="background1" w:themeShade="80"/>
          <w:sz w:val="14"/>
          <w:szCs w:val="18"/>
          <w:lang w:val="en-GB"/>
        </w:rPr>
        <w:t>VMT GmbH</w:t>
      </w:r>
    </w:p>
    <w:p w:rsidR="00120E39" w:rsidRPr="00120E39" w:rsidRDefault="00120E39" w:rsidP="00BE0DDF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8"/>
          <w:lang w:val="it-IT"/>
        </w:rPr>
      </w:pPr>
      <w:r w:rsidRPr="00120E39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VMT GmbH, con sede centrale a </w:t>
      </w:r>
      <w:proofErr w:type="spellStart"/>
      <w:r w:rsidRPr="00120E39">
        <w:rPr>
          <w:rFonts w:ascii="Arial" w:hAnsi="Arial"/>
          <w:color w:val="808080" w:themeColor="background1" w:themeShade="80"/>
          <w:sz w:val="14"/>
          <w:szCs w:val="18"/>
          <w:lang w:val="it-IT"/>
        </w:rPr>
        <w:t>Bruchsal</w:t>
      </w:r>
      <w:proofErr w:type="spellEnd"/>
      <w:r w:rsidRPr="00120E39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 e filiali a Shanghai, Seattle, Melbourne e Mosca, fa parte della </w:t>
      </w:r>
      <w:proofErr w:type="spellStart"/>
      <w:r w:rsidRPr="00120E39">
        <w:rPr>
          <w:rFonts w:ascii="Arial" w:hAnsi="Arial"/>
          <w:color w:val="808080" w:themeColor="background1" w:themeShade="80"/>
          <w:sz w:val="14"/>
          <w:szCs w:val="18"/>
          <w:lang w:val="it-IT"/>
        </w:rPr>
        <w:t>Herrenknecht</w:t>
      </w:r>
      <w:proofErr w:type="spellEnd"/>
      <w:r w:rsidRPr="00120E39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 Corporation, leader di mercato globale nella tecnologia di guida meccanica nella realizzazione di gallerie. </w:t>
      </w:r>
      <w:r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Con più di </w:t>
      </w:r>
      <w:r w:rsidRPr="00120E39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240 dipendenti in tutto il mondo, il Gruppo VMT registra </w:t>
      </w:r>
      <w:r w:rsid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un volume di </w:t>
      </w:r>
      <w:r w:rsidRPr="00120E39">
        <w:rPr>
          <w:rFonts w:ascii="Arial" w:hAnsi="Arial"/>
          <w:color w:val="808080" w:themeColor="background1" w:themeShade="80"/>
          <w:sz w:val="14"/>
          <w:szCs w:val="18"/>
          <w:lang w:val="it-IT"/>
        </w:rPr>
        <w:t>vendite</w:t>
      </w:r>
      <w:r w:rsid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 globali di circa 30 milioni di euro.</w:t>
      </w:r>
    </w:p>
    <w:p w:rsidR="00120E39" w:rsidRPr="00120E39" w:rsidRDefault="00120E39" w:rsidP="00120E39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8"/>
          <w:lang w:val="it-IT"/>
        </w:rPr>
      </w:pPr>
    </w:p>
    <w:p w:rsidR="00120E39" w:rsidRPr="00BE0DDF" w:rsidRDefault="00BE0DDF" w:rsidP="00BE0DDF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8"/>
          <w:lang w:val="it-IT"/>
        </w:rPr>
      </w:pPr>
      <w:r w:rsidRP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Con i suoi sistemi di guida di guida e </w:t>
      </w:r>
      <w:r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i </w:t>
      </w:r>
      <w:r w:rsidRP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>servizi</w:t>
      </w:r>
      <w:r w:rsidR="00120E39" w:rsidRP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>, VMT</w:t>
      </w:r>
      <w:r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 </w:t>
      </w:r>
      <w:r w:rsidRP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è uno dei principali </w:t>
      </w:r>
      <w:r>
        <w:rPr>
          <w:rFonts w:ascii="Arial" w:hAnsi="Arial"/>
          <w:color w:val="808080" w:themeColor="background1" w:themeShade="80"/>
          <w:sz w:val="14"/>
          <w:szCs w:val="18"/>
          <w:lang w:val="it-IT"/>
        </w:rPr>
        <w:t>fornitori nel settore della costruzione di gallerie e misurazioni industriali da oltre 20 anni</w:t>
      </w:r>
      <w:r w:rsidR="00120E39" w:rsidRP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. </w:t>
      </w:r>
      <w:r w:rsidRP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>Ne sono testimoni gli oltre 1.000 progetti di gallerie in tutto il mondo che dimostrano l'efficienza e la forza innovativa del portafoglio di prodotti di VMT nei settori della tecnologia di navigazione, produzione e gestione logistica</w:t>
      </w:r>
      <w:r w:rsidR="00120E39" w:rsidRP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>,</w:t>
      </w:r>
      <w:r w:rsidRP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 xml:space="preserve"> monitoraggio delle deformazioni, comunicazione, sicurezza e gestione dati</w:t>
      </w:r>
      <w:r w:rsidR="00120E39" w:rsidRPr="00BE0DDF">
        <w:rPr>
          <w:rFonts w:ascii="Arial" w:hAnsi="Arial"/>
          <w:color w:val="808080" w:themeColor="background1" w:themeShade="80"/>
          <w:sz w:val="14"/>
          <w:szCs w:val="18"/>
          <w:lang w:val="it-IT"/>
        </w:rPr>
        <w:t>.</w:t>
      </w:r>
    </w:p>
    <w:p w:rsidR="00120E39" w:rsidRPr="00BE0DDF" w:rsidRDefault="00120E39" w:rsidP="0052231D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120E39" w:rsidRPr="00BE0DDF" w:rsidRDefault="00120E39" w:rsidP="0052231D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7543F2" w:rsidRDefault="007543F2" w:rsidP="0052231D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7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E0540E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E0540E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E0540E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8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52231D" w:rsidRPr="00A56366" w:rsidRDefault="0052231D" w:rsidP="0052231D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0F6602" w:rsidRPr="00B6522C" w:rsidRDefault="000F660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</w:p>
    <w:p w:rsidR="000F6602" w:rsidRPr="0079310B" w:rsidRDefault="001631B8" w:rsidP="0079310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massimiliano.toppi@topconpositioning.it,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7543F2" w:rsidRPr="0079310B" w:rsidRDefault="007543F2" w:rsidP="0079310B">
      <w:pPr>
        <w:tabs>
          <w:tab w:val="left" w:pos="270"/>
        </w:tabs>
        <w:spacing w:after="120"/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Europa: Stuart Proctor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hyperlink r:id="rId9" w:history="1">
        <w:r w:rsidR="001631B8" w:rsidRPr="0079310B">
          <w:rPr>
            <w:rFonts w:asciiTheme="minorBidi" w:hAnsiTheme="minorBidi" w:cstheme="minorBidi"/>
            <w:color w:val="808080" w:themeColor="background1" w:themeShade="80"/>
            <w:sz w:val="14"/>
            <w:szCs w:val="14"/>
            <w:lang w:val="fr-FR"/>
          </w:rPr>
          <w:t>stuart.proctor@topconsokkia.eu</w:t>
        </w:r>
      </w:hyperlink>
      <w:r w:rsidR="001631B8" w:rsidRPr="0079310B">
        <w:rPr>
          <w:rFonts w:asciiTheme="minorBidi" w:hAnsiTheme="minorBidi" w:cstheme="minorBidi"/>
          <w:sz w:val="14"/>
          <w:szCs w:val="14"/>
        </w:rPr>
        <w:t xml:space="preserve">,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+31 10 458 50 77</w:t>
      </w:r>
    </w:p>
    <w:sectPr w:rsidR="007543F2" w:rsidRPr="0079310B" w:rsidSect="0009234C">
      <w:footerReference w:type="default" r:id="rId10"/>
      <w:headerReference w:type="first" r:id="rId11"/>
      <w:footerReference w:type="first" r:id="rId12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E2D" w:rsidRDefault="00752E2D">
      <w:r>
        <w:separator/>
      </w:r>
    </w:p>
  </w:endnote>
  <w:endnote w:type="continuationSeparator" w:id="0">
    <w:p w:rsidR="00752E2D" w:rsidRDefault="00752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0B" w:rsidRPr="0009234C" w:rsidRDefault="0079310B" w:rsidP="0079310B">
    <w:pPr>
      <w:pStyle w:val="Pidipagina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IT PR 06 2016 - </w:t>
    </w:r>
    <w:proofErr w:type="spellStart"/>
    <w:r>
      <w:rPr>
        <w:rFonts w:ascii="Arial" w:hAnsi="Arial" w:cs="Arial"/>
        <w:sz w:val="16"/>
        <w:szCs w:val="18"/>
      </w:rPr>
      <w:t>Ricevitori</w:t>
    </w:r>
    <w:proofErr w:type="spellEnd"/>
    <w:r>
      <w:rPr>
        <w:rFonts w:ascii="Arial" w:hAnsi="Arial" w:cs="Arial"/>
        <w:sz w:val="16"/>
        <w:szCs w:val="18"/>
      </w:rPr>
      <w:t xml:space="preserve"> GNSS Topcon - NLS </w:t>
    </w:r>
    <w:proofErr w:type="spellStart"/>
    <w:r>
      <w:rPr>
        <w:rFonts w:ascii="Arial" w:hAnsi="Arial" w:cs="Arial"/>
        <w:sz w:val="16"/>
        <w:szCs w:val="18"/>
      </w:rPr>
      <w:t>Finlandia</w:t>
    </w:r>
    <w:proofErr w:type="spellEnd"/>
    <w:r>
      <w:rPr>
        <w:rFonts w:ascii="Arial" w:hAnsi="Arial" w:cs="Arial"/>
        <w:sz w:val="16"/>
        <w:szCs w:val="18"/>
      </w:rPr>
      <w:t xml:space="preserve"> </w:t>
    </w:r>
    <w:r w:rsidRPr="00D672DA">
      <w:rPr>
        <w:rFonts w:ascii="Arial" w:hAnsi="Arial" w:cs="Arial"/>
        <w:sz w:val="16"/>
        <w:szCs w:val="18"/>
      </w:rPr>
      <w:t>_</w:t>
    </w:r>
    <w:r>
      <w:rPr>
        <w:rFonts w:ascii="Arial" w:hAnsi="Arial" w:cs="Arial"/>
        <w:sz w:val="16"/>
        <w:szCs w:val="18"/>
      </w:rPr>
      <w:t>23-03-16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F6392B" w:rsidRDefault="0079310B" w:rsidP="00120E39">
    <w:pPr>
      <w:pStyle w:val="Pidipagina"/>
      <w:rPr>
        <w:rFonts w:ascii="Arial" w:hAnsi="Arial" w:cs="Arial"/>
        <w:sz w:val="16"/>
        <w:szCs w:val="18"/>
        <w:lang w:val="it-IT"/>
      </w:rPr>
    </w:pPr>
    <w:r w:rsidRPr="00F6392B">
      <w:rPr>
        <w:rFonts w:ascii="Arial" w:hAnsi="Arial" w:cs="Arial"/>
        <w:sz w:val="16"/>
        <w:szCs w:val="18"/>
        <w:lang w:val="it-IT"/>
      </w:rPr>
      <w:t>IT PR 0</w:t>
    </w:r>
    <w:r w:rsidR="00120E39">
      <w:rPr>
        <w:rFonts w:ascii="Arial" w:hAnsi="Arial" w:cs="Arial"/>
        <w:sz w:val="16"/>
        <w:szCs w:val="18"/>
        <w:lang w:val="it-IT"/>
      </w:rPr>
      <w:t>8</w:t>
    </w:r>
    <w:r w:rsidRPr="00F6392B">
      <w:rPr>
        <w:rFonts w:ascii="Arial" w:hAnsi="Arial" w:cs="Arial"/>
        <w:sz w:val="16"/>
        <w:szCs w:val="18"/>
        <w:lang w:val="it-IT"/>
      </w:rPr>
      <w:t xml:space="preserve"> 2016 - </w:t>
    </w:r>
    <w:r w:rsidR="00120E39">
      <w:rPr>
        <w:rFonts w:ascii="Arial" w:hAnsi="Arial" w:cs="Arial"/>
        <w:sz w:val="16"/>
        <w:szCs w:val="18"/>
        <w:lang w:val="it-IT"/>
      </w:rPr>
      <w:t>Accordo con VMT GmbH</w:t>
    </w:r>
    <w:r w:rsidR="00F6392B" w:rsidRPr="00F6392B">
      <w:rPr>
        <w:rFonts w:ascii="Arial" w:hAnsi="Arial" w:cs="Arial"/>
        <w:sz w:val="16"/>
        <w:szCs w:val="18"/>
        <w:lang w:val="it-IT"/>
      </w:rPr>
      <w:t xml:space="preserve"> </w:t>
    </w:r>
    <w:r w:rsidR="007543F2" w:rsidRPr="00F6392B">
      <w:rPr>
        <w:rFonts w:ascii="Arial" w:hAnsi="Arial" w:cs="Arial"/>
        <w:sz w:val="16"/>
        <w:szCs w:val="18"/>
        <w:lang w:val="it-IT"/>
      </w:rPr>
      <w:t>_</w:t>
    </w:r>
    <w:r w:rsidR="000F6602" w:rsidRPr="00F6392B">
      <w:rPr>
        <w:rFonts w:ascii="Arial" w:hAnsi="Arial" w:cs="Arial"/>
        <w:sz w:val="16"/>
        <w:szCs w:val="18"/>
        <w:lang w:val="it-IT"/>
      </w:rPr>
      <w:t>2</w:t>
    </w:r>
    <w:r w:rsidR="00F6392B">
      <w:rPr>
        <w:rFonts w:ascii="Arial" w:hAnsi="Arial" w:cs="Arial"/>
        <w:sz w:val="16"/>
        <w:szCs w:val="18"/>
        <w:lang w:val="it-IT"/>
      </w:rPr>
      <w:t>7</w:t>
    </w:r>
    <w:r w:rsidR="007543F2" w:rsidRPr="00F6392B">
      <w:rPr>
        <w:rFonts w:ascii="Arial" w:hAnsi="Arial" w:cs="Arial"/>
        <w:sz w:val="16"/>
        <w:szCs w:val="18"/>
        <w:lang w:val="it-IT"/>
      </w:rPr>
      <w:t>-</w:t>
    </w:r>
    <w:r w:rsidR="000F6602" w:rsidRPr="00F6392B">
      <w:rPr>
        <w:rFonts w:ascii="Arial" w:hAnsi="Arial" w:cs="Arial"/>
        <w:sz w:val="16"/>
        <w:szCs w:val="18"/>
        <w:lang w:val="it-IT"/>
      </w:rPr>
      <w:t>0</w:t>
    </w:r>
    <w:r w:rsidR="00F6392B">
      <w:rPr>
        <w:rFonts w:ascii="Arial" w:hAnsi="Arial" w:cs="Arial"/>
        <w:sz w:val="16"/>
        <w:szCs w:val="18"/>
        <w:lang w:val="it-IT"/>
      </w:rPr>
      <w:t>4</w:t>
    </w:r>
    <w:r w:rsidR="007543F2" w:rsidRPr="00F6392B">
      <w:rPr>
        <w:rFonts w:ascii="Arial" w:hAnsi="Arial" w:cs="Arial"/>
        <w:sz w:val="16"/>
        <w:szCs w:val="18"/>
        <w:lang w:val="it-IT"/>
      </w:rPr>
      <w:t>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E2D" w:rsidRDefault="00752E2D">
      <w:r>
        <w:separator/>
      </w:r>
    </w:p>
  </w:footnote>
  <w:footnote w:type="continuationSeparator" w:id="0">
    <w:p w:rsidR="00752E2D" w:rsidRDefault="00752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E0540E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E0540E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3328"/>
    <w:rsid w:val="000872FF"/>
    <w:rsid w:val="0009234C"/>
    <w:rsid w:val="000A7766"/>
    <w:rsid w:val="000B5413"/>
    <w:rsid w:val="000C3C4C"/>
    <w:rsid w:val="000C6429"/>
    <w:rsid w:val="000D117E"/>
    <w:rsid w:val="000F33B4"/>
    <w:rsid w:val="000F6602"/>
    <w:rsid w:val="00105D3C"/>
    <w:rsid w:val="00120E39"/>
    <w:rsid w:val="00156868"/>
    <w:rsid w:val="001631B8"/>
    <w:rsid w:val="00163F32"/>
    <w:rsid w:val="00165ADA"/>
    <w:rsid w:val="001768DB"/>
    <w:rsid w:val="00177523"/>
    <w:rsid w:val="00183774"/>
    <w:rsid w:val="001855FB"/>
    <w:rsid w:val="001A276A"/>
    <w:rsid w:val="001A5950"/>
    <w:rsid w:val="001B6BA0"/>
    <w:rsid w:val="001D47AE"/>
    <w:rsid w:val="001E495F"/>
    <w:rsid w:val="001F02F7"/>
    <w:rsid w:val="001F7D21"/>
    <w:rsid w:val="00211CAC"/>
    <w:rsid w:val="0021353A"/>
    <w:rsid w:val="00220127"/>
    <w:rsid w:val="00234742"/>
    <w:rsid w:val="002377E8"/>
    <w:rsid w:val="00265C21"/>
    <w:rsid w:val="00267859"/>
    <w:rsid w:val="002751AA"/>
    <w:rsid w:val="00283421"/>
    <w:rsid w:val="002A0183"/>
    <w:rsid w:val="002A6605"/>
    <w:rsid w:val="002B2158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C2A52"/>
    <w:rsid w:val="004D1952"/>
    <w:rsid w:val="004E5E69"/>
    <w:rsid w:val="005046A6"/>
    <w:rsid w:val="0050725B"/>
    <w:rsid w:val="00513E5B"/>
    <w:rsid w:val="005143FF"/>
    <w:rsid w:val="00514551"/>
    <w:rsid w:val="0052231D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6C6"/>
    <w:rsid w:val="00644A87"/>
    <w:rsid w:val="006456AE"/>
    <w:rsid w:val="00653C74"/>
    <w:rsid w:val="006926B3"/>
    <w:rsid w:val="006B2A9A"/>
    <w:rsid w:val="006E05C2"/>
    <w:rsid w:val="007004CE"/>
    <w:rsid w:val="007030FC"/>
    <w:rsid w:val="00711ACF"/>
    <w:rsid w:val="00740646"/>
    <w:rsid w:val="00752E2D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B6D08"/>
    <w:rsid w:val="007C481B"/>
    <w:rsid w:val="007D26FD"/>
    <w:rsid w:val="007E6F63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6E77"/>
    <w:rsid w:val="008E6FD9"/>
    <w:rsid w:val="008F54A3"/>
    <w:rsid w:val="00904F34"/>
    <w:rsid w:val="009434F4"/>
    <w:rsid w:val="00956EF7"/>
    <w:rsid w:val="009666D5"/>
    <w:rsid w:val="00975493"/>
    <w:rsid w:val="009864E1"/>
    <w:rsid w:val="009964DE"/>
    <w:rsid w:val="009D22F7"/>
    <w:rsid w:val="00A06D66"/>
    <w:rsid w:val="00A100E2"/>
    <w:rsid w:val="00A25B25"/>
    <w:rsid w:val="00A47E24"/>
    <w:rsid w:val="00A56366"/>
    <w:rsid w:val="00A57BD4"/>
    <w:rsid w:val="00A60195"/>
    <w:rsid w:val="00A71326"/>
    <w:rsid w:val="00A9365C"/>
    <w:rsid w:val="00A976A5"/>
    <w:rsid w:val="00AA2A43"/>
    <w:rsid w:val="00AB634E"/>
    <w:rsid w:val="00AC09BA"/>
    <w:rsid w:val="00AE6481"/>
    <w:rsid w:val="00B35AF9"/>
    <w:rsid w:val="00B402B7"/>
    <w:rsid w:val="00B4058E"/>
    <w:rsid w:val="00B6522C"/>
    <w:rsid w:val="00B92736"/>
    <w:rsid w:val="00B92C56"/>
    <w:rsid w:val="00B92CFE"/>
    <w:rsid w:val="00BB19B5"/>
    <w:rsid w:val="00BB25D3"/>
    <w:rsid w:val="00BB4455"/>
    <w:rsid w:val="00BC6358"/>
    <w:rsid w:val="00BD71D0"/>
    <w:rsid w:val="00BE0DDF"/>
    <w:rsid w:val="00BE12FA"/>
    <w:rsid w:val="00BE5DE2"/>
    <w:rsid w:val="00BF37F1"/>
    <w:rsid w:val="00C01690"/>
    <w:rsid w:val="00C03ADA"/>
    <w:rsid w:val="00C05C01"/>
    <w:rsid w:val="00C31391"/>
    <w:rsid w:val="00C56301"/>
    <w:rsid w:val="00C638D1"/>
    <w:rsid w:val="00C7597C"/>
    <w:rsid w:val="00C81D46"/>
    <w:rsid w:val="00C92C21"/>
    <w:rsid w:val="00CB2E2B"/>
    <w:rsid w:val="00CB56B2"/>
    <w:rsid w:val="00CD3455"/>
    <w:rsid w:val="00CE188F"/>
    <w:rsid w:val="00CE7843"/>
    <w:rsid w:val="00CF403B"/>
    <w:rsid w:val="00CF7FC5"/>
    <w:rsid w:val="00D47414"/>
    <w:rsid w:val="00D507F3"/>
    <w:rsid w:val="00D55832"/>
    <w:rsid w:val="00D6369D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DF1BA1"/>
    <w:rsid w:val="00E0540E"/>
    <w:rsid w:val="00E07F73"/>
    <w:rsid w:val="00E16158"/>
    <w:rsid w:val="00E32B47"/>
    <w:rsid w:val="00E50CAB"/>
    <w:rsid w:val="00E779E6"/>
    <w:rsid w:val="00EA109C"/>
    <w:rsid w:val="00EB1000"/>
    <w:rsid w:val="00ED70D3"/>
    <w:rsid w:val="00EE33D2"/>
    <w:rsid w:val="00EE65B5"/>
    <w:rsid w:val="00F27E2D"/>
    <w:rsid w:val="00F463E2"/>
    <w:rsid w:val="00F55F20"/>
    <w:rsid w:val="00F6392B"/>
    <w:rsid w:val="00F757D3"/>
    <w:rsid w:val="00F81B4F"/>
    <w:rsid w:val="00F86AB9"/>
    <w:rsid w:val="00F86B3B"/>
    <w:rsid w:val="00F94B69"/>
    <w:rsid w:val="00F94E58"/>
    <w:rsid w:val="00FA3772"/>
    <w:rsid w:val="00FA51AF"/>
    <w:rsid w:val="00FB0DA8"/>
    <w:rsid w:val="00FB146B"/>
    <w:rsid w:val="00FB4CB7"/>
    <w:rsid w:val="00FB613D"/>
    <w:rsid w:val="00FD032D"/>
    <w:rsid w:val="00FD070E"/>
    <w:rsid w:val="00FD610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.topcon.com/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topconpositioning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tuart.proctor@topconsokkia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Topcon annuncia un accordo di distribuzione globale con la VMT GmbH </vt:lpstr>
    </vt:vector>
  </TitlesOfParts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2016-04-27T07:11:00Z</dcterms:created>
  <dcterms:modified xsi:type="dcterms:W3CDTF">2016-04-27T10:15:00Z</dcterms:modified>
</cp:coreProperties>
</file>